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C5" w:rsidRPr="008C36C5" w:rsidRDefault="008C36C5" w:rsidP="008C36C5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39"/>
          <w:szCs w:val="39"/>
          <w:lang w:eastAsia="ru-RU"/>
        </w:rPr>
      </w:pPr>
      <w:r w:rsidRPr="008C36C5">
        <w:rPr>
          <w:rFonts w:ascii="Times New Roman" w:eastAsia="Times New Roman" w:hAnsi="Times New Roman" w:cs="Times New Roman"/>
          <w:b/>
          <w:bCs/>
          <w:color w:val="1E2120"/>
          <w:sz w:val="39"/>
          <w:szCs w:val="39"/>
          <w:lang w:eastAsia="ru-RU"/>
        </w:rPr>
        <w:t>Должностная инструкция</w:t>
      </w:r>
      <w:r w:rsidRPr="008C36C5">
        <w:rPr>
          <w:rFonts w:ascii="Times New Roman" w:eastAsia="Times New Roman" w:hAnsi="Times New Roman" w:cs="Times New Roman"/>
          <w:b/>
          <w:bCs/>
          <w:color w:val="1E2120"/>
          <w:sz w:val="39"/>
          <w:szCs w:val="39"/>
          <w:lang w:eastAsia="ru-RU"/>
        </w:rPr>
        <w:br/>
        <w:t xml:space="preserve">учителя русского языка и литературы по </w:t>
      </w:r>
      <w:proofErr w:type="spellStart"/>
      <w:r w:rsidRPr="008C36C5">
        <w:rPr>
          <w:rFonts w:ascii="Times New Roman" w:eastAsia="Times New Roman" w:hAnsi="Times New Roman" w:cs="Times New Roman"/>
          <w:b/>
          <w:bCs/>
          <w:color w:val="1E2120"/>
          <w:sz w:val="39"/>
          <w:szCs w:val="39"/>
          <w:lang w:eastAsia="ru-RU"/>
        </w:rPr>
        <w:t>профстандарту</w:t>
      </w:r>
      <w:proofErr w:type="spellEnd"/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8C36C5" w:rsidRPr="008C36C5" w:rsidRDefault="008C36C5" w:rsidP="008C36C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C36C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1. Общие положения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1.1. Настоящая </w:t>
      </w:r>
      <w:r w:rsidRPr="008C36C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должностная инструкция учителя русского языка и литературы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в школе разработана на основании </w:t>
      </w:r>
      <w:r w:rsidRPr="008C36C5">
        <w:rPr>
          <w:rFonts w:ascii="inherit" w:eastAsia="Times New Roman" w:hAnsi="inherit" w:cs="Times New Roman"/>
          <w:b/>
          <w:bCs/>
          <w:color w:val="1E2120"/>
          <w:sz w:val="27"/>
          <w:szCs w:val="27"/>
          <w:bdr w:val="none" w:sz="0" w:space="0" w:color="auto" w:frame="1"/>
          <w:lang w:eastAsia="ru-RU"/>
        </w:rPr>
        <w:t>Профессионального стандарта: 01.001 «Педагог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 (педагогическая деятельность в сфере дошкольного, начального общего, основного общего, среднего общего образования) (воспитатель, учитель)» с изменениями и дополнениями от 5 августа 2016 года; в соответствии с ФЗ №273 от 29.12.2012г «Об образовании в Российской Федерации» в редакции от 25 июля 2022 года; ФГОС ООО, утвержденного соответственно Приказом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Минпросвещения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России №287 от 31 мая 2021 года и ФГОС СОО, утвержденного Приказом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Минобрнауки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России №413 от 17.05.2012г в редакции от 11.12.2020 года; с учетом СП 2.4.3648-20 «Санитарно-эпидемиологические требования к организациям воспитания и обучения, отдыха и оздоровления детей и молодежи»; а также в соответствии с Трудовым кодексом РФ и другими нормативными актами, регулирующими трудовые отношения между работником и работодателем.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1.2. Данная должностная инструкция учителя русского языка и литературы, разработанная в соответствии с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профстандартом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определяет перечень трудовых функций педагогического работника школы, должностных обязанностей, а также права, ответственность и взаимоотношения по должности преподавателя русского языка и литературы общеобразовательного учреждения.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1.3. Учитель русского языка и литературы назначается и освобождается от должности приказом директора общеобразовательного учреждения. На время отпуска и временной нетрудоспособности педагога его обязанности могут быть возложены на другого учителя. Временное исполнение обязанностей в данных случаях осуществляется согласно приказу директора школы, изданного с соблюдением требований Трудового кодекса Российской Федерации.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1.4. Учитель русского языка и литературы в общеобразовательной организации относится к категории специалистов, непосредственно подчиняется заместителю директора по учебно-воспитательной работе.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1.5. </w:t>
      </w:r>
      <w:ins w:id="0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На должность учителя русского языка и литературы принимается лицо:</w:t>
        </w:r>
      </w:ins>
    </w:p>
    <w:p w:rsidR="008C36C5" w:rsidRPr="008C36C5" w:rsidRDefault="008C36C5" w:rsidP="008C36C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 или в области, соответствующей предмету «Русский язык и литература», либо высшее образование или среднее профессиональное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образование и дополнительное профессиональное образование по направлению деятельности в общеобразовательной организации;</w:t>
      </w:r>
    </w:p>
    <w:p w:rsidR="008C36C5" w:rsidRPr="008C36C5" w:rsidRDefault="008C36C5" w:rsidP="008C36C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без предъявления требований к стажу работы;</w:t>
      </w:r>
    </w:p>
    <w:p w:rsidR="008C36C5" w:rsidRPr="008C36C5" w:rsidRDefault="008C36C5" w:rsidP="008C36C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обязательного психиатрического освидетельствования (не реже 1 раза в 5 лет),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8C36C5" w:rsidRPr="008C36C5" w:rsidRDefault="008C36C5" w:rsidP="008C36C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имеющее ограничений на занятия педагогической деятельностью, изложенных в статье 331 "Право на занятие педагогической деятельностью" Трудового кодекса Российской Федерации.</w:t>
      </w:r>
    </w:p>
    <w:p w:rsidR="008C36C5" w:rsidRPr="008C36C5" w:rsidRDefault="008C36C5" w:rsidP="008C36C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1.6. В своей деятельности учитель русского языка и литературы школы руководствуется должностной инструкцией по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профстандарту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Конституцией и законами Российской Федерации, указами Президента, решениями Правительства РФ и органов управления образования всех уровней по вопросам, касающимся образования и воспитания обучающихся, а также: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Федеральным Законом №273 «Об образовании в Российской Федерации»;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административным, трудовым и хозяйственным законодательством РФ;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основами педагогики, психологии, физиологии и гигиены;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Уставом и локальными правовыми актами, в том числе Правилами внутреннего трудового распорядка, приказами и распоряжениями директора общеобразовательного учреждения;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требованиями ФГОС ОО и рекомендациями по их применению в школе;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правилами и нормами охраны труда и пожарной безопасности;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трудовым договором между работником и работодателем;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hyperlink r:id="rId5" w:tgtFrame="_blank" w:history="1">
        <w:r w:rsidRPr="008C36C5">
          <w:rPr>
            <w:rFonts w:ascii="Arial" w:eastAsia="Times New Roman" w:hAnsi="Arial" w:cs="Arial"/>
            <w:color w:val="047EB6"/>
            <w:sz w:val="27"/>
            <w:szCs w:val="27"/>
            <w:u w:val="single"/>
            <w:bdr w:val="none" w:sz="0" w:space="0" w:color="auto" w:frame="1"/>
            <w:lang w:eastAsia="ru-RU"/>
          </w:rPr>
          <w:t>инструкцией по охране труда для учителя русского языка</w:t>
        </w:r>
      </w:hyperlink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;</w:t>
      </w:r>
    </w:p>
    <w:p w:rsidR="008C36C5" w:rsidRPr="008C36C5" w:rsidRDefault="008C36C5" w:rsidP="008C36C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Конвенцией ООН о правах ребенка.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1.7. </w:t>
      </w:r>
      <w:ins w:id="1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Учитель русского языка и литературы должен знать:</w:t>
        </w:r>
      </w:ins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приоритетные направления и перспективы развития педагогической науки и образовательной системы Российской Федерации, законы и иные нормативные правовые акты, регламентирующие образовательную деятельность в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Российской Федерации, нормативные документы по вопросам обучения и воспитания детей и молодежи, законодательство о правах ребенка;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ФГОС основного общего образования и среднего общего образования к преподаванию русского языка и литературы, рекомендации по внедрению Федерального государственного образовательного стандарта в общеобразовательном учреждении;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преподаваемые предметы «Русский язык» и «Литература» в пределах требований Федеральных государственных образовательных стандартов и образовательных программ основного и среднего общего образования, их истории и места в мировой культуре и науке;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современные формы и методы обучения и воспитания школьников;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историю, закономерности и принципы построения и функционирования образовательных систем, роль и место образования в жизни личности и общества;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теорию и методы управления образовательными системами;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современные педагогические технологии поликультурного, продуктивного, дифференцированного и развивающего обучения, реализации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компетентностного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подхода с учетом возрастных и индивидуальных особенностей обучающихся;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методы убеждения и аргументации своей позиции, установления контактов с обучающимися разных возрастных категорий, их родителями (лицами, их заменяющими), коллегами по работе;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технологии диагностики причин конфликтных ситуаций, их профилактики и разрешения;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основные принципы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деятельностного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подхода, виды и приемы современных педагогических технологий;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рабочую программу и методику обучения русскому языку и литературе;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программы и учебники по русскому языку и литературе, отвечающие положениям Федерального государственного образовательного стандарта (ФГОС) основного общего и среднего общего образования;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общетеоретических дисциплин в объёме, необходимом для решения педагогических, научно-методических и организационно-управленческих задач;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педагогику, психологию, возрастную физиологию, школьную гигиену;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лингвистической теории и перспективных направлений развития современной лингвистики;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представление о широком спектре приложений лингвистики и знание доступных учащимся лингвистических элементов этих приложений;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теорию и методику преподавания русского языка и литературы;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контекстную языковую норму;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стандартное общерусское произношение и лексику, их отличия от местной языковой среды;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основные закономерности возрастного развития, стадии и кризисы развития, социализации личности;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основы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психодидактики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поликультурного образования, закономерностей поведения в социальных сетях;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пути достижения образовательных результатов и способы оценки результатов обучения;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экологии, экономики, социологии;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основы работы с персональным компьютером, мультимедийным проектором, текстовыми редакторами, презентациями, электронными таблицами, электронной почтой и браузерами;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средства обучения, используемые учителем в процессе преподавания русского языка и литературы, и их дидактические возможности;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требования к оснащению и оборудованию учебных кабинетов русского языка и литературы;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правила внутреннего распорядка общеобразовательного учреждения, правила по охране труда и требования к безопасности образовательной среды;</w:t>
      </w:r>
    </w:p>
    <w:p w:rsidR="008C36C5" w:rsidRPr="008C36C5" w:rsidRDefault="008C36C5" w:rsidP="008C36C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инструкции по охране труда и пожарной безопасности, при выполнении работ с учебным, демонстрационным, компьютерным оборудованием и оргтехникой.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1.8. </w:t>
      </w:r>
      <w:ins w:id="2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Учитель русского языка и литературы должен уметь:</w:t>
        </w:r>
      </w:ins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формами и методами обучения, в том числе выходящими за рамки учебных занятий: исследовательская и проектная деятельность и т.п.;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проводить учебные занятия по русскому языку и литературе,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планировать и осуществлять учебную деятельность в соответствии с основной общеобразовательной программой;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разрабатывать рабочие программы по русскому языку и литературе, курсу на основе примерных основных общеобразовательных программ и обеспечивать их выполнение;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применять современные образовательные технологии при осуществлении учебно-воспитательной деятельности, включая информационные, а также цифровые образовательные ресурсы;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организовать самостоятельную деятельность детей, в том числе проектную и исследовательскую;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и апробировать специальные подходы к обучению в целях включения в образовательную деятельность всех учеников, в том числе с особыми потребностями в образовании: учащихся,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разрабатывать и реализовывать проблемное обучение, осуществлять связь обучения русскому языку и литературе (курсу, программе) с практикой, обсуждать с учениками актуальные события современности;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осуществлять контрольно-оценочную деятельность в образовательных отношениях по русскому языку и литературе;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школьников);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методами убеждения, аргументации своей позиции;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организовывать различные виды внеурочной деятельности: конкурсы по предмету, литературные вечера с учетом историко-культурного своеобразия региона;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обеспечивать помощь детям, не освоившим необходимый материал (из всего курса русского языка и литературы), в форме предложения специальных заданий, индивидуальных консультаций (в том числе дистанционных);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тьюторов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обеспечивать коммуникативную и учебную "включенности" всех учащихся класса в образовательную деятельность;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находить ценностный аспект учебного знания русского языка и литературы, обеспечивать его понимание обучающимися;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методами и приемами обучения русскому языку, в том числе как не родному;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управлять классом с целью вовлечения детей в процесс обучения, мотивируя их учебно-познавательную деятельность;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защищать достоинство и интересы школьников, помогать детям, оказавшимся в конфликтной ситуации и/или неблагоприятных условиях;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сотрудничать с классным руководителем и другими специалистами в решении воспитательных задач;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владеть профессиональной установкой на оказание помощи любому учащемуся вне зависимости от его реальных учебных возможностей, особенностей в поведении, состояния психического и физического здоровья;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использовать специальные коррекционные приемы обучения для детей с ограниченными возможностями здоровья;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устанавливать контакты с учащимися разного возраста и их родителями (законными представителями), другими педагогическими и иными работниками;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владеть технологиями диагностики причин конфликтных ситуаций, их профилактики и разрешения;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общаться со школьниками, признавать их достоинство, понимая и принимая их;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вести постоянную работу с семьями учащихся и местным сообществом по формированию речевой культуры, фиксируя различия местной и национальной языковой нормы;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проявлять позитивное отношение к местным языковым явлениям, отражающим культурно-исторические особенности развития региона;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проявлять позитивное отношение к родным языкам обучающихся в школе детей;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поощрять формирование эмоциональной и рациональной потребности детей в коммуникации как процессе, жизненно необходимом для человека;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в</w:t>
      </w:r>
      <w:ins w:id="3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ладеть ИКТ-компетентностями:</w:t>
        </w:r>
      </w:ins>
    </w:p>
    <w:p w:rsidR="008C36C5" w:rsidRPr="008C36C5" w:rsidRDefault="008C36C5" w:rsidP="008C36C5">
      <w:pPr>
        <w:shd w:val="clear" w:color="auto" w:fill="FFFFFF"/>
        <w:spacing w:after="18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-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общепользовательская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ИКТ-компетентность;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- общепедагогическая ИКТ-компетентность;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- предметно-педагогическая ИКТ-компетентность;</w:t>
      </w:r>
    </w:p>
    <w:p w:rsidR="008C36C5" w:rsidRPr="008C36C5" w:rsidRDefault="008C36C5" w:rsidP="008C36C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давать этическую и эстетическую оценку языковых проявлений в повседневной жизни: интернет-языка, языка субкультур, языка СМИ, ненормативной лексики.</w:t>
      </w:r>
    </w:p>
    <w:p w:rsidR="008C36C5" w:rsidRPr="008C36C5" w:rsidRDefault="008C36C5" w:rsidP="008C36C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1.9. Учитель русского языка и литературы должен быть ознакомлен с должностной инструкцией, разработанной с учетом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знать и соблюдать установленные правила и требования охраны труда и пожарной безопасности, правила личной гигиены.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1.10. Учитель русского языка и литературы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общеобразовательном учреждении.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1.11. Педагогическим работниками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социальной, расовой, национальной или религиозной розни, для агитации, пропагандирующей исключительность, превосходство либо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 обучающимся недостоверных сведений об исторических, о национальных, религиозных и культурных традициях народов, а также для побуждения обучающихся к действиям, противоречащим Конституции Российской Федерации.</w:t>
      </w:r>
    </w:p>
    <w:p w:rsidR="008C36C5" w:rsidRPr="008C36C5" w:rsidRDefault="008C36C5" w:rsidP="008C36C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bookmarkStart w:id="4" w:name="_GoBack"/>
      <w:bookmarkEnd w:id="4"/>
      <w:r w:rsidRPr="008C36C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2. Трудовые функции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Основными трудовыми функциями учителя русского языка и литературы являются: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2.1. </w:t>
      </w:r>
      <w:ins w:id="5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Педагогическая деятельность по проектированию и реализации образовательной деятельности в общеобразовательном учреждении:</w:t>
        </w:r>
      </w:ins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2.1.1. Общепедагогическая функция. Обучение.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2.1.2. Воспитательная деятельность.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2.1.3. Развивающая деятельность.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2.2. </w:t>
      </w:r>
      <w:ins w:id="6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Педагогическая деятельность по проектированию и реализации основных общеобразовательных программ:</w:t>
        </w:r>
      </w:ins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2.2.1. Педагогическая деятельность по реализации программ основного и среднего общего образования по русскому языку и литературе.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2.2.2. Предметное обучение. Русский язык и литература.</w:t>
      </w:r>
    </w:p>
    <w:p w:rsidR="008C36C5" w:rsidRPr="008C36C5" w:rsidRDefault="008C36C5" w:rsidP="008C36C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C36C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3. Должностные обязанности учителя русского языка и литературы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3.1. </w:t>
      </w:r>
      <w:ins w:id="7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общепедагогической функции обучения:</w:t>
        </w:r>
      </w:ins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планирует и осуществляет учебную деятельность в соответствии с образовательной программой общеобразовательного учреждения, разрабатывает рабочие программы по русскому языку и литературе на основе примерных основных общеобразовательных программ и обеспечивает их выполнение, организуя и поддерживая разнообразные виды деятельности школьников, ориентируясь на личность ребенка, развитие его мотивации, познавательных интересов и способностей;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профессиональную деятельность в соответствии с требованиями Федеральных государственных образовательных стандартов (ФГОС) основного общего и среднего общего образования;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составляет рабочий тематический план на каждый урок, проводит учебные занятия по русскому языку и литературе;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систематический анализ эффективности уроков и подходов к обучению;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осуществляет организацию, контроль и оценку учебных достижений, текущих и итоговых результатов освоения основных образовательных программ по русскому языку и литературе учащимися школы;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универсальные учебные действия;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навыки, связанные с информационно-коммуникационными технологиями;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 детей мотивацию к обучению;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школьников, применяя при этом компьютерные технологии, в том числе текстовые редакторы и электронные таблицы.</w:t>
      </w:r>
    </w:p>
    <w:p w:rsidR="008C36C5" w:rsidRPr="008C36C5" w:rsidRDefault="008C36C5" w:rsidP="008C36C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проводит контрольно-оценочную работу при обучении с применением новейших методов оценки в условиях информационно-коммуникационных технологий (ведение электронной документации, в том числе электронного журнала и дневников).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3.2. </w:t>
      </w:r>
      <w:ins w:id="8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воспитательной деятельности:</w:t>
        </w:r>
      </w:ins>
    </w:p>
    <w:p w:rsidR="008C36C5" w:rsidRPr="008C36C5" w:rsidRDefault="008C36C5" w:rsidP="008C36C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регулирование поведения учащихся для обеспечения безопасной образовательной среды на уроках русского языка и литературы, поддерживает режим посещения уроков русского языка и литературы, уважая человеческое достоинство, честь и репутацию детей;</w:t>
      </w:r>
    </w:p>
    <w:p w:rsidR="008C36C5" w:rsidRPr="008C36C5" w:rsidRDefault="008C36C5" w:rsidP="008C36C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реализует современные, в том числе интерактивные, формы и методы воспитательной работы, используя их как на уроках русского языка и литературы, так и во внеурочной деятельности;</w:t>
      </w:r>
    </w:p>
    <w:p w:rsidR="008C36C5" w:rsidRPr="008C36C5" w:rsidRDefault="008C36C5" w:rsidP="008C36C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ставит воспитательные цели, способствующие развитию учащихся, независимо от их способностей и характера;</w:t>
      </w:r>
    </w:p>
    <w:p w:rsidR="008C36C5" w:rsidRPr="008C36C5" w:rsidRDefault="008C36C5" w:rsidP="008C36C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выполнение учениками правил поведения в кабинете русского языка и литературы в соответствии с Уставом школы и Правилами внутреннего распорядка общеобразовательного учреждения;</w:t>
      </w:r>
    </w:p>
    <w:p w:rsidR="008C36C5" w:rsidRPr="008C36C5" w:rsidRDefault="008C36C5" w:rsidP="008C36C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способствует реализации воспитательных возможностей различных видов деятельности школьника (учебной, исследовательской, проектной, творческой).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3.3. </w:t>
      </w:r>
      <w:ins w:id="9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развивающей деятельности:</w:t>
        </w:r>
      </w:ins>
    </w:p>
    <w:p w:rsidR="008C36C5" w:rsidRPr="008C36C5" w:rsidRDefault="008C36C5" w:rsidP="008C36C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проектирование психологически безопасной и комфортной образовательной среды на уроках русского языка и литературы;</w:t>
      </w:r>
    </w:p>
    <w:p w:rsidR="008C36C5" w:rsidRPr="008C36C5" w:rsidRDefault="008C36C5" w:rsidP="008C36C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развивает у детей познавательную активность, самостоятельность, инициативу, способности к исследованию и проектированию в условиях современного мира.</w:t>
      </w:r>
    </w:p>
    <w:p w:rsidR="008C36C5" w:rsidRPr="008C36C5" w:rsidRDefault="008C36C5" w:rsidP="008C36C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осваивает и применяет в работе психолого-педагогические технологии (в том числе инклюзивные), необходимые для адресной работы с различными контингентами учеников: одаренные и социально уязвимые дети, дети, попавшие в трудные жизненные ситуации, дети-мигранты и дети-сироты, дети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с особыми образовательными потребностями (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аутисты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, с синдромом дефицита внимания и </w:t>
      </w:r>
      <w:proofErr w:type="spellStart"/>
      <w:proofErr w:type="gram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гиперактивностью</w:t>
      </w:r>
      <w:proofErr w:type="spellEnd"/>
      <w:proofErr w:type="gram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и др.), дети с ограниченными возможностями здоровья и девиациями поведения, дети с зависимостью;</w:t>
      </w:r>
    </w:p>
    <w:p w:rsidR="008C36C5" w:rsidRPr="008C36C5" w:rsidRDefault="008C36C5" w:rsidP="008C36C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оказывает адресную помощь учащимся школы;</w:t>
      </w:r>
    </w:p>
    <w:p w:rsidR="008C36C5" w:rsidRPr="008C36C5" w:rsidRDefault="008C36C5" w:rsidP="008C36C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как учитель-предметник участвует в психолого-медико-педагогических консилиумах;</w:t>
      </w:r>
    </w:p>
    <w:p w:rsidR="008C36C5" w:rsidRPr="008C36C5" w:rsidRDefault="008C36C5" w:rsidP="008C36C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разрабатывает и реализует индивидуальные учебные планы (программы) по русскому языку и литературе в рамках индивидуальных программ развития ребенка.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3.4. </w:t>
      </w:r>
      <w:ins w:id="10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педагогической деятельности по реализации программ основного и среднего общего образования:</w:t>
        </w:r>
      </w:ins>
    </w:p>
    <w:p w:rsidR="008C36C5" w:rsidRPr="008C36C5" w:rsidRDefault="008C36C5" w:rsidP="008C36C5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 учеников общекультурную компетенцию и понимание места русского языка и литературы в общей картине мира;</w:t>
      </w:r>
    </w:p>
    <w:p w:rsidR="008C36C5" w:rsidRPr="008C36C5" w:rsidRDefault="008C36C5" w:rsidP="008C36C5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определяет на основе анализа учебной деятельности учащегося оптимальные (в том или ином предметном образовательном контексте) способы его обучения и развития;</w:t>
      </w:r>
    </w:p>
    <w:p w:rsidR="008C36C5" w:rsidRPr="008C36C5" w:rsidRDefault="008C36C5" w:rsidP="008C36C5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определяет образовательную деятельность совместно с учеником, его родителями (законными представителями) и другими участниками учебно-воспитательной деятельности;</w:t>
      </w:r>
    </w:p>
    <w:p w:rsidR="008C36C5" w:rsidRPr="008C36C5" w:rsidRDefault="008C36C5" w:rsidP="008C36C5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планирует специализированную образовательную деятельность для класса и/или отдельных учащихся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школы;</w:t>
      </w:r>
    </w:p>
    <w:p w:rsidR="008C36C5" w:rsidRPr="008C36C5" w:rsidRDefault="008C36C5" w:rsidP="008C36C5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использует совместно со школьниками иноязычные источники информации;</w:t>
      </w:r>
    </w:p>
    <w:p w:rsidR="008C36C5" w:rsidRPr="008C36C5" w:rsidRDefault="008C36C5" w:rsidP="008C36C5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организацию олимпиад, конференций, предметных конкурсов и лингвистических игр в школе, литературных вечеров и др.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3.5. </w:t>
      </w:r>
      <w:ins w:id="11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рамках трудовой функции обучения предметам «Русский язык» и «Литература»:</w:t>
        </w:r>
      </w:ins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обучает методам понимания сообщения: анализу, структуризации, реорганизации, трансформации, сопоставлению с другими сообщениями и выявлению необходимой информации;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осуществляет совместно с учащимися поиск и обсуждение изменений в языковой реальности и реакции на них социума, формирует у детей "чувство меняющегося языка";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использует совместно с учениками источников языковой информации для решения практических или познавательных задач, в частности, этимологической информации, подчеркивая отличия научного метода изучения языка от так называемого "бытового" подхода ("народной лингвистики");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формирует культуру диалога через организацию устных и письменных дискуссий по проблемам, требующим принятия решений и разрешения конфликтных ситуаций;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организует публичные выступления детей, поощрение их участия в дебатах на школьных конференциях и других форумах, включая интернет-форумы и интернет-конференции;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установку школьников на коммуникацию в максимально широком контексте, в том числе в гипермедиа-формате;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стимулирует сообщения обучающихся о событии или объекте (рассказ о поездке, событии семейной жизни, спектакле и т.п.), анализируя их структуру и используемые языковые и изобразительные средства;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обсуждает с учащимися образцы лучших произведений художественной и научной прозы, журналистики, рекламы и т.п.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поощряет индивидуальное и коллективное литературное творчество школьников;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поощряет участие детей в театральных постановках, стимулирование создания ими анимационных и других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видеопродуктов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моделирует виды профессиональной деятельности, где коммуникативная компетентность является основным качеством работника, включая в нее заинтересованных учащихся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 обучающихся умение применять в практике устной и письменной речи норм современного литературного русского языка;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контролирует наличие у учащихся рабочих тетрадей, тетрадей для контрольных работ, соблюдение установленного порядка их оформления, ведения, соблюдение единого орфографического режима;</w:t>
      </w:r>
    </w:p>
    <w:p w:rsidR="008C36C5" w:rsidRPr="008C36C5" w:rsidRDefault="008C36C5" w:rsidP="008C36C5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формирует у учащихся культуры ссылок на источники опубликования, цитирования, сопоставления, диалога с автором, недопущения нарушения авторских прав.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3.6. Осуществляет образовательную деятельность, ориентированную на достижение планируемых результатов освоения обучающимися учебного предмета в соответствии с программой, на развитие личности и ее способностей, удовлетворение образовательных потребностей и интересов, на самореализацию и формирование самостоятельности и самосовершенствования.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3.7. Согласно годовому плану работы общеобразовательного учреждения принимает участие в педагогических советах, производственных совещаниях, совещаниях при директоре, семинарах, круглых столах, внеклассных предметных мероприятиях, предметных неделях, а также в предметных школьных МО и методических объединениях, которые проводятся вышестоящей организацией.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3.8. Обеспечивает охрану жизни и здоровья учащихся во время проведения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уроков русского языка и литературы, факультативов и курсов, дополнительных и иных проводимых учителем занятий, а также предметных олимпиад, конкурсов, различных внеклассных предметных мероприятий.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3.9. Информирует директора школы, а при его отсутствии – дежурного администратора о несчастном случае, принимает меры по оказанию первой помощи пострадавшим.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3.10. Готовит и использует в обучении различный дидактический материал, наглядные пособия.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3.11. Своевременно по указанию заместителя директора по учебно-воспитательной работе заполняет и предоставляет для согласования график проведения контрольных работ по русскому языку. Хранит тетради для контрольных работ в течение всего года.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3.12. Принимает участие в ГВЭ и ЕГЭ.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3.13. Осуществляет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межпредметные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связи в процессе преподавания русского языка и литературы.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3.14. Организует совместно с коллегами проведение школьного этапа олимпиады по русскому языку. Формирует сборные команды школы для участия в следующих этапах олимпиад по русскому языку и литературе.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3.15. Осуществляет связь с родителями (лицами, их заменяющими), посещает по просьбе классных руководителей родительские собрания, оказывает консультативную помощь родителям учащихся (лицам, их заменяющим).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3.16. </w:t>
      </w:r>
      <w:ins w:id="12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Учителю русского языка и литературы запрещается:</w:t>
        </w:r>
      </w:ins>
    </w:p>
    <w:p w:rsidR="008C36C5" w:rsidRPr="008C36C5" w:rsidRDefault="008C36C5" w:rsidP="008C36C5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менять на свое усмотрение расписание занятий;</w:t>
      </w:r>
    </w:p>
    <w:p w:rsidR="008C36C5" w:rsidRPr="008C36C5" w:rsidRDefault="008C36C5" w:rsidP="008C36C5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отменять занятия, увеличивать или сокращать длительность уроков (занятий) и перемен;</w:t>
      </w:r>
    </w:p>
    <w:p w:rsidR="008C36C5" w:rsidRPr="008C36C5" w:rsidRDefault="008C36C5" w:rsidP="008C36C5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удалять учеников с занятий;</w:t>
      </w:r>
    </w:p>
    <w:p w:rsidR="008C36C5" w:rsidRPr="008C36C5" w:rsidRDefault="008C36C5" w:rsidP="008C36C5">
      <w:pPr>
        <w:numPr>
          <w:ilvl w:val="0"/>
          <w:numId w:val="10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курить в помещениях и на территории общеобразовательного учреждения.</w:t>
      </w:r>
    </w:p>
    <w:p w:rsidR="008C36C5" w:rsidRPr="008C36C5" w:rsidRDefault="008C36C5" w:rsidP="008C36C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3.17. Рассаживает детей с учетом их роста, наличия заболеваний органов дыхания, слуха и зрения. Для профилактики нарушений осанки во время занятий проводит соответствующие физические упражнения - физкультминутки. При использовании ЭСО во время занятий и перемен проводит гимнастику для глаз, а при использовании книжных учебных изданий - гимнастику для глаз во время перемен.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3.18. При использовании ЭСО с демонстрацией обучающих фильмов, программ или иной информации, предусматривающих ее фиксацию в тетрадях обучающимися, не превышает продолжительность непрерывного использования экрана для учащихся 5-9-х классов - 15 минут, а также общую продолжительность использования интерактивной доски на уроке для детей старше 10 лет - 30 минут.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3.19. В соответствии с утвержденным директором графиком дежурства по школе дежурит во время перемен между уроками. Приходит на дежурство за 20 минут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до начала уроков и уходит через 20 минут после их окончания.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3.20. Строго соблюдает права и свободы детей, содержащиеся в Федеральном законе «Об образовании в Российской Федерации» и Конвенции ООН о правах ребенка, этические нормы и правила поведения, является примером для школьников.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3.21. Периодически проходит бесплатные медицинские обследования, аттестацию, повышает свою профессиональную квалификацию и компетенцию.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3.22. Ведёт надлежащую документацию, следует правилам охраны труда и пожарной безопасности, соблюдает санитарно-гигиенические нормы и требования, трудовую дисциплину на рабочем месте и режим работы, установленный в общеобразовательном учреждении.</w:t>
      </w:r>
    </w:p>
    <w:p w:rsidR="008C36C5" w:rsidRPr="008C36C5" w:rsidRDefault="008C36C5" w:rsidP="008C36C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C36C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4. Права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У</w:t>
      </w:r>
      <w:ins w:id="13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читель русского языка и литературы имеет право:</w:t>
        </w:r>
      </w:ins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4.1. Участвовать в управлении общеобразовательным учреждением в порядке, определенном Уставом школы.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4.2. На материально-технические условия, требуемые для выполнения образовательной программы по русскому языку и литературе и Федерального образовательного стандарта, на обеспечение рабочего места, соответствующего государственным нормативным требованиям охраны труда и пожарной безопасности, а также условиям, предусмотренным Коллективным договором общеобразовательного учреждения.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4.3. Выбирать и использовать в образовательной деятельности образовательные программы, различные эффективные методики обучения обучающихся русскому языку и литературе, учебные пособия и учебники по русскому языку и литературе, методы оценки знаний и умений школьников, рекомендуемые Министерством образования РФ или разработанные самим педагогом и прошедшие необходимую экспертизу.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4.4. Участвовать в разработке программы развития школы, получать от администрации и классных руководителей сведения, необходимые для осуществления своей профессиональной деятельности.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4.5. Давать учащимся школы во время уроков русского языка и литературы, а также перемен обязательные распоряжения, относящиеся к организации занятий и соблюдению дисциплины, привлекать учеников к дисциплинарной ответственности в случаях и порядке, которые установлены Уставом и Правилами о поощрениях и взысканиях обучающихся.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4.6. Знакомиться с проектами решений директора школы, относящихся к его профессиональной деятельности, с жалобами и другими документами, содержащими оценку его работы, давать по ним правдивые объяснения.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4.7. Предоставлять на рассмотрение администрации школы предложения по улучшению деятельности общеобразовательного учреждения и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усовершенствованию способов работы по вопросам, относящимся к компетенции учителя русского языка.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4.8. На получение дополнительного профессионального образования по программам повышения квалификации, в том числе в форме стажировки в организациях, деятельность которых связана с разработкой и реализацией программ общего образования, в порядке, установленном Трудовым кодексом и иными Федеральными законами Российской Федерации, проходить аттестацию на добровольной основе.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4.9. На защиту своей профессиональной чести и достоинства.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4.10. На конфиденциальность служебного расследования, кроме случаев, предусмотренных законодательством Российской Федерации.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4.11. Защищать свои интересы самостоятельно и/или через представителя, в том числе адвоката, в случае дисциплинарного или служебного расследования, которое связано с нарушением учителем русского языка норм профессиональной этики.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4.12. На поощрения, награждения по результатам педагогической деятельности, на социальные гарантии, предусмотренные законодательством Российской Федерации.</w:t>
      </w:r>
    </w:p>
    <w:p w:rsidR="008C36C5" w:rsidRPr="008C36C5" w:rsidRDefault="008C36C5" w:rsidP="008C36C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C36C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5. Ответственность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5.1. </w:t>
      </w:r>
      <w:ins w:id="14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В предусмотренном законодательством Российской Федерации порядке учитель русского языка несет ответственность:</w:t>
        </w:r>
      </w:ins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реализацию не в полном объеме образовательных программ по русскому языку и литературе согласно учебному плану, расписанию и графику учебной деятельности;</w:t>
      </w:r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жизнь и здоровье учащихся во время урока, во время сопровождения учеников на предметные конкурсы и олимпиады по русскому языку и литературе, на внеклассных мероприятиях, проводимых преподавателем русского языка;</w:t>
      </w:r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несвоевременную проверку рабочих тетрадей и контрольных работ;</w:t>
      </w:r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нарушение прав и свобод несовершеннолетних, установленных законом Российской Федерации, Уставом и локальными актами общеобразовательного учреждения;</w:t>
      </w:r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случае;</w:t>
      </w:r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за </w:t>
      </w:r>
      <w:proofErr w:type="gram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не соблюдение</w:t>
      </w:r>
      <w:proofErr w:type="gram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инструкций по охране труда и пожарной безопасности;</w:t>
      </w:r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за отсутствие должного контроля соблюдения школьниками правил и требований охраны труда и пожарной безопасности во время нахождения в кабинете русского языка и литературы, на внеклассных предметных мероприятиях;</w:t>
      </w:r>
    </w:p>
    <w:p w:rsidR="008C36C5" w:rsidRPr="008C36C5" w:rsidRDefault="008C36C5" w:rsidP="008C36C5">
      <w:pPr>
        <w:numPr>
          <w:ilvl w:val="0"/>
          <w:numId w:val="1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за несвоевременное проведение инструктажей учащихся по охране труда, необходимых при проведении уроков, внеклассных мероприятий, при проведении или выезде на олимпиады с обязательной фиксацией в Журнале регистрации инструктажей по охране труда.</w:t>
      </w:r>
    </w:p>
    <w:p w:rsidR="008C36C5" w:rsidRPr="008C36C5" w:rsidRDefault="008C36C5" w:rsidP="008C36C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5.2. За неисполнение или нарушение без уважительных причин своих должностных обязанностей, установленных настоящей должностной инструкцией, Устава и Правил внутреннего трудового распорядка, законных распоряжений директора школы и иных локальных нормативных актов, учитель русского языка подвергается дисциплинарному взысканию согласно статье 192 Трудового Кодекса Российской Федерации.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5.3. За использование, в том числе однократно, методов воспитания, включающих физическое и (или) психологическое насилие над личностью обучающегося, а также за совершение иного аморального проступка учитель может быть освобожден от занимаемой должности согласно Трудовому Кодексу Российской Федерации. Увольнение за данный проступок не является мерой дисциплинарной ответственности.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5.4. За несоблюдение правил и требований охраны труда и пожарной безопасности, санитарно-гигиенических правил и норм учитель русского языка и литературы привлекается к административной ответственности в порядке и в случаях, предусмотренных административным законодательством Российской Федерации.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5.5. За умышленное причинение общеобразовательному учреждению или участникам образовательных отношений материального ущерба в связи с исполнением (неисполнением) своих должностных обязанностей учитель русского языка несет материальную ответственность в порядке и в пределах, предусмотренных трудовым и (или) гражданским законодательством Российской Федерации.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5.6. За правонарушения, совершенные в процессе осуществления образовательной деятельности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:rsidR="008C36C5" w:rsidRPr="008C36C5" w:rsidRDefault="008C36C5" w:rsidP="008C36C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C36C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6. Взаимоотношения. Связи по должности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u w:val="single"/>
          <w:bdr w:val="none" w:sz="0" w:space="0" w:color="auto" w:frame="1"/>
          <w:lang w:eastAsia="ru-RU"/>
        </w:rPr>
        <w:t>У</w:t>
      </w:r>
      <w:ins w:id="15" w:author="Unknown">
        <w:r w:rsidRPr="008C36C5">
          <w:rPr>
            <w:rFonts w:ascii="Times New Roman" w:eastAsia="Times New Roman" w:hAnsi="Times New Roman" w:cs="Times New Roman"/>
            <w:color w:val="1E2120"/>
            <w:sz w:val="27"/>
            <w:szCs w:val="27"/>
            <w:u w:val="single"/>
            <w:bdr w:val="none" w:sz="0" w:space="0" w:color="auto" w:frame="1"/>
            <w:lang w:eastAsia="ru-RU"/>
          </w:rPr>
          <w:t>читель русского языка и литературы:</w:t>
        </w:r>
      </w:ins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6.1. Работает в режиме выполнения объема учебной нагрузки в соответствии с расписанием учебных занятий, участия в обязательных плановых общешкольных мероприятиях и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самопланировании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 обязательной деятельности, на которую не установлены нормы выработки. Продолжительность рабочего времени (норма часов педагогической работы за ставку заработной платы) устанавливается исходя из сокращенной продолжительности рабочего времени не более 36 часов в неделю.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6.2. Самостоятельно планирует свою деятельность на каждый учебный год и каждую учебную четверть. Учебные планы работы учителя русского языка и литературы согласовываются заместителем директора по учебно-воспитательной работе и утверждаются непосредственно директором общеобразовательного учреждения.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6.3. Во время каникул, не приходящихся на отпуск, привлекается администрацией школы к педагогической, методической или организационной деятельности в пределах времени, не превышающего учебной нагрузки до начала каникул. График работы учителя русского языка в каникулы утверждается приказом директора школы.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6.4.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учреждения, в соответствии с положениями Трудового Кодекса Российской Федерации. Учителя русского языка и литературы заменяют в период временного отсутствия учителя той же специальности или преподаватели, имеющие отставание по учебному плану в преподавании своего предмета в данном классе.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6.5. Получает от директора школы и заместителей директора информацию нормативно-правового характера, систематически знакомится под подпись с соответствующими документами, как локальными, так и вышестоящих органов управления образования.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6.6. Обменивается информацией по вопросам, относящимся к его деятельности, с администрацией и педагогическими работниками общеобразовательного учреждения, по вопросам успеваемости обучающихся – с родителями (лицами, их заменяющими).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6.7. Сообщает директору общеобразовательного учреждения и его заместителям информацию, полученную на совещаниях, семинарах, конференциях непосредственно после ее получения.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6.8. Принимает под свою персональную ответственность материальные ценности с непосредственным использованием и хранением их в кабинете русского языка и литературы в случае, если является заведующим учебным кабинетом.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6.9. Информирует директора (при отсутствии – иное должностное лицо) о факте возникновения групповых инфекционных и неинфекционных заболеваний, заместителя директора по административно-хозяйственной части – об аварийных ситуациях в работе систем электроосвещения, отопления и водопровода.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6.10. Информирует администрацию школы о возникших трудностях и проблемах в работе, о недостатках в обеспечении требований охраны труда и пожарной безопасности.</w:t>
      </w:r>
    </w:p>
    <w:p w:rsidR="008C36C5" w:rsidRPr="008C36C5" w:rsidRDefault="008C36C5" w:rsidP="008C36C5">
      <w:pPr>
        <w:shd w:val="clear" w:color="auto" w:fill="FFFFFF"/>
        <w:spacing w:after="90" w:line="375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</w:pPr>
      <w:r w:rsidRPr="008C36C5">
        <w:rPr>
          <w:rFonts w:ascii="Times New Roman" w:eastAsia="Times New Roman" w:hAnsi="Times New Roman" w:cs="Times New Roman"/>
          <w:b/>
          <w:bCs/>
          <w:color w:val="1E2120"/>
          <w:sz w:val="30"/>
          <w:szCs w:val="30"/>
          <w:lang w:eastAsia="ru-RU"/>
        </w:rPr>
        <w:t>7. Заключительные положения</w:t>
      </w:r>
    </w:p>
    <w:p w:rsidR="008C36C5" w:rsidRPr="008C36C5" w:rsidRDefault="008C36C5" w:rsidP="008C36C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 xml:space="preserve">7.1. Ознакомление работника с настоящей должностной инструкцией учителя русского языка осуществляется при приеме на работу (до подписания трудового 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lastRenderedPageBreak/>
        <w:t>договора).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 xml:space="preserve">7.2. Один экземпляр должностной инструкции, разработанной с учетом </w:t>
      </w:r>
      <w:proofErr w:type="spellStart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профстандарта</w:t>
      </w:r>
      <w:proofErr w:type="spellEnd"/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, находится у директора школы, второй – у учителя русского языка и литературы.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7.3. Факт ознакомления сотрудника с настоящей должностной инструкцией подтверждается подписью в экземпляре инструкции, хранящемся у работодателя, а также в журнале ознакомления с должностными инструкциями.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Должностную инструкцию разработал: _____________ /_______________________/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inherit" w:eastAsia="Times New Roman" w:hAnsi="inherit" w:cs="Times New Roman"/>
          <w:i/>
          <w:iCs/>
          <w:color w:val="1E2120"/>
          <w:sz w:val="27"/>
          <w:szCs w:val="27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br/>
        <w:t>«___»___________202__г. _____________ /_______________________/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  <w:r w:rsidRPr="008C36C5"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  <w:t> </w:t>
      </w:r>
    </w:p>
    <w:p w:rsidR="008C36C5" w:rsidRPr="008C36C5" w:rsidRDefault="008C36C5" w:rsidP="008C36C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7"/>
          <w:szCs w:val="27"/>
          <w:lang w:eastAsia="ru-RU"/>
        </w:rPr>
      </w:pPr>
    </w:p>
    <w:p w:rsidR="00736A66" w:rsidRDefault="00736A66"/>
    <w:sectPr w:rsidR="00736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268D"/>
    <w:multiLevelType w:val="multilevel"/>
    <w:tmpl w:val="5FA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347F6C"/>
    <w:multiLevelType w:val="multilevel"/>
    <w:tmpl w:val="6E72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72E5F"/>
    <w:multiLevelType w:val="multilevel"/>
    <w:tmpl w:val="8286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EF40D9"/>
    <w:multiLevelType w:val="multilevel"/>
    <w:tmpl w:val="2B58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DBF193F"/>
    <w:multiLevelType w:val="multilevel"/>
    <w:tmpl w:val="9D72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9075968"/>
    <w:multiLevelType w:val="multilevel"/>
    <w:tmpl w:val="8D78B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3C51E7"/>
    <w:multiLevelType w:val="multilevel"/>
    <w:tmpl w:val="7D7A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A074290"/>
    <w:multiLevelType w:val="multilevel"/>
    <w:tmpl w:val="AF2E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13312E8"/>
    <w:multiLevelType w:val="multilevel"/>
    <w:tmpl w:val="E848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FF1264"/>
    <w:multiLevelType w:val="multilevel"/>
    <w:tmpl w:val="95764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FD72CDC"/>
    <w:multiLevelType w:val="multilevel"/>
    <w:tmpl w:val="5E10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C5"/>
    <w:rsid w:val="00736A66"/>
    <w:rsid w:val="008C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15BE"/>
  <w15:chartTrackingRefBased/>
  <w15:docId w15:val="{7D99479A-6D37-4AB0-A1B0-903E57B8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36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36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36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36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C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C36C5"/>
    <w:rPr>
      <w:i/>
      <w:iCs/>
    </w:rPr>
  </w:style>
  <w:style w:type="character" w:styleId="a5">
    <w:name w:val="Strong"/>
    <w:basedOn w:val="a0"/>
    <w:uiPriority w:val="22"/>
    <w:qFormat/>
    <w:rsid w:val="008C36C5"/>
    <w:rPr>
      <w:b/>
      <w:bCs/>
    </w:rPr>
  </w:style>
  <w:style w:type="character" w:styleId="a6">
    <w:name w:val="Hyperlink"/>
    <w:basedOn w:val="a0"/>
    <w:uiPriority w:val="99"/>
    <w:semiHidden/>
    <w:unhideWhenUsed/>
    <w:rsid w:val="008C36C5"/>
    <w:rPr>
      <w:color w:val="0000FF"/>
      <w:u w:val="single"/>
    </w:rPr>
  </w:style>
  <w:style w:type="character" w:customStyle="1" w:styleId="text-download">
    <w:name w:val="text-download"/>
    <w:basedOn w:val="a0"/>
    <w:rsid w:val="008C36C5"/>
  </w:style>
  <w:style w:type="character" w:customStyle="1" w:styleId="uscl-over-counter">
    <w:name w:val="uscl-over-counter"/>
    <w:basedOn w:val="a0"/>
    <w:rsid w:val="008C3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4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67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03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3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615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5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091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2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494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72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89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8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7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5911457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50208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45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26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03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92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944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1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5343</Words>
  <Characters>30460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2022-09-14T08:00:00Z</dcterms:created>
  <dcterms:modified xsi:type="dcterms:W3CDTF">2022-09-14T08:01:00Z</dcterms:modified>
</cp:coreProperties>
</file>